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2286C540"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E50C8E" w:rsidRPr="00E50C8E">
        <w:rPr>
          <w:rFonts w:ascii="Calibri" w:hAnsi="Calibri" w:cs="Arial"/>
          <w:b/>
          <w:bCs/>
          <w:sz w:val="22"/>
          <w:szCs w:val="22"/>
        </w:rPr>
        <w:t xml:space="preserve">Léčivý přípravek ATC skupiny </w:t>
      </w:r>
      <w:r w:rsidR="0069120F">
        <w:rPr>
          <w:rFonts w:ascii="Calibri" w:hAnsi="Calibri" w:cs="Arial"/>
          <w:b/>
          <w:bCs/>
          <w:sz w:val="22"/>
          <w:szCs w:val="22"/>
        </w:rPr>
        <w:t>V08AB05</w:t>
      </w:r>
      <w:r w:rsidR="00E50C8E" w:rsidRPr="00E50C8E">
        <w:rPr>
          <w:rFonts w:ascii="Calibri" w:hAnsi="Calibri" w:cs="Arial"/>
          <w:b/>
          <w:bCs/>
          <w:sz w:val="22"/>
          <w:szCs w:val="22"/>
        </w:rPr>
        <w:t xml:space="preserve"> s účinnou látkou </w:t>
      </w:r>
      <w:proofErr w:type="spellStart"/>
      <w:r w:rsidR="0069120F">
        <w:rPr>
          <w:rFonts w:ascii="Calibri" w:hAnsi="Calibri" w:cs="Arial"/>
          <w:b/>
          <w:bCs/>
          <w:sz w:val="22"/>
          <w:szCs w:val="22"/>
        </w:rPr>
        <w:t>jopromid</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7F7FACF"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69120F">
        <w:rPr>
          <w:rFonts w:ascii="Calibri" w:hAnsi="Calibri" w:cs="Arial"/>
          <w:b/>
          <w:bCs/>
          <w:sz w:val="22"/>
          <w:szCs w:val="22"/>
        </w:rPr>
        <w:t>V08AB05</w:t>
      </w:r>
      <w:r w:rsidR="00E50C8E" w:rsidRPr="00E50C8E">
        <w:rPr>
          <w:rFonts w:ascii="Calibri" w:hAnsi="Calibri" w:cs="Arial"/>
          <w:b/>
          <w:bCs/>
          <w:sz w:val="22"/>
          <w:szCs w:val="22"/>
        </w:rPr>
        <w:t xml:space="preserve"> </w:t>
      </w:r>
      <w:r w:rsidR="009F5531" w:rsidRPr="002606F5">
        <w:rPr>
          <w:rFonts w:asciiTheme="minorHAnsi" w:hAnsiTheme="minorHAnsi" w:cstheme="minorHAnsi"/>
          <w:bCs/>
          <w:sz w:val="22"/>
          <w:szCs w:val="22"/>
        </w:rPr>
        <w:t>s účinnou látkou</w:t>
      </w:r>
      <w:r w:rsidR="009F5531" w:rsidRPr="002606F5">
        <w:rPr>
          <w:rFonts w:asciiTheme="minorHAnsi" w:hAnsiTheme="minorHAnsi" w:cstheme="minorHAnsi"/>
          <w:b/>
          <w:sz w:val="22"/>
          <w:szCs w:val="22"/>
        </w:rPr>
        <w:t xml:space="preserve"> </w:t>
      </w:r>
      <w:proofErr w:type="spellStart"/>
      <w:r w:rsidR="0069120F">
        <w:rPr>
          <w:rFonts w:ascii="Calibri" w:hAnsi="Calibri" w:cs="Arial"/>
          <w:b/>
          <w:bCs/>
          <w:sz w:val="22"/>
          <w:szCs w:val="22"/>
        </w:rPr>
        <w:t>jopromid</w:t>
      </w:r>
      <w:proofErr w:type="spellEnd"/>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7D44FA">
        <w:rPr>
          <w:rFonts w:ascii="Calibri" w:hAnsi="Calibri" w:cs="Calibri"/>
          <w:bCs/>
          <w:szCs w:val="22"/>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w:t>
      </w:r>
      <w:r w:rsidRPr="004617FC">
        <w:rPr>
          <w:rFonts w:ascii="Calibri" w:hAnsi="Calibri" w:cs="Calibri"/>
          <w:sz w:val="22"/>
          <w:szCs w:val="22"/>
        </w:rPr>
        <w:lastRenderedPageBreak/>
        <w:t>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22D70BF3" w14:textId="476FEEE0"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09B50F66" w14:textId="021C5FF3" w:rsidR="00964F33" w:rsidRDefault="00964F33" w:rsidP="00D67A3D">
      <w:pPr>
        <w:pStyle w:val="Zkladntextodsazen3"/>
        <w:ind w:left="709" w:hanging="709"/>
        <w:jc w:val="both"/>
        <w:rPr>
          <w:rFonts w:ascii="Calibri" w:hAnsi="Calibri" w:cs="Calibri"/>
          <w:sz w:val="22"/>
          <w:szCs w:val="22"/>
        </w:rPr>
      </w:pP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9</Pages>
  <Words>3632</Words>
  <Characters>21433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Polášek Antónia (PKN-ZAK)</cp:lastModifiedBy>
  <cp:revision>30</cp:revision>
  <cp:lastPrinted>2018-05-18T08:11:00Z</cp:lastPrinted>
  <dcterms:created xsi:type="dcterms:W3CDTF">2020-12-12T19:09:00Z</dcterms:created>
  <dcterms:modified xsi:type="dcterms:W3CDTF">2021-12-03T11:36:00Z</dcterms:modified>
</cp:coreProperties>
</file>